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5F631D09" w:rsidR="00067FE2" w:rsidRDefault="00444427" w:rsidP="00F44236">
            <w:pPr>
              <w:pStyle w:val="Header"/>
            </w:pPr>
            <w:hyperlink r:id="rId8" w:history="1">
              <w:r w:rsidRPr="00444427">
                <w:rPr>
                  <w:rStyle w:val="Hyperlink"/>
                </w:rPr>
                <w:t>1321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1654C54" w:rsidR="00067FE2" w:rsidRDefault="009B3B68" w:rsidP="00F44236">
            <w:pPr>
              <w:pStyle w:val="Header"/>
            </w:pPr>
            <w:r>
              <w:t xml:space="preserve">Batch </w:t>
            </w:r>
            <w:r w:rsidR="0035348F">
              <w:t>Alpha</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1E3C8F5" w:rsidR="00067FE2" w:rsidRPr="00E01925" w:rsidRDefault="005301AA" w:rsidP="00F44236">
            <w:pPr>
              <w:pStyle w:val="NormalArial"/>
            </w:pPr>
            <w:r>
              <w:t xml:space="preserve">February </w:t>
            </w:r>
            <w:r w:rsidR="00444427">
              <w:t>3</w:t>
            </w:r>
            <w:r>
              <w:t>, 2026</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175537D6" w:rsidR="009D17F0" w:rsidRPr="00FB509B" w:rsidRDefault="009B3B68" w:rsidP="00176375">
            <w:pPr>
              <w:pStyle w:val="NormalArial"/>
              <w:spacing w:before="120" w:after="120"/>
            </w:pPr>
            <w:r>
              <w:t>Urgent</w:t>
            </w:r>
            <w:r w:rsidR="009C4036">
              <w:t xml:space="preserve"> - </w:t>
            </w:r>
            <w:r>
              <w:t xml:space="preserve"> </w:t>
            </w:r>
            <w:r w:rsidR="009C4036">
              <w:t xml:space="preserve">Urgent status is necessary for this Nodal Protocol Revision Request (NPRR) </w:t>
            </w:r>
            <w:r>
              <w:t xml:space="preserve">to be </w:t>
            </w:r>
            <w:r w:rsidR="00954FC9">
              <w:t>considered alongside other batch study proposals.</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38FE22C0" w:rsidR="009D17F0" w:rsidRPr="00371272" w:rsidRDefault="009B3B68" w:rsidP="00F44236">
            <w:pPr>
              <w:pStyle w:val="NormalArial"/>
            </w:pPr>
            <w:r w:rsidRPr="00371272">
              <w:t>3.11.4.1</w:t>
            </w:r>
            <w:r w:rsidR="004E1C9E" w:rsidRPr="00371272">
              <w:t>2</w:t>
            </w:r>
            <w:r w:rsidR="00371272">
              <w:t xml:space="preserve">, </w:t>
            </w:r>
            <w:r w:rsidRPr="00371272">
              <w:t xml:space="preserve">Batch </w:t>
            </w:r>
            <w:r w:rsidR="0035348F">
              <w:t>Alpha</w:t>
            </w:r>
            <w:r w:rsidRPr="00371272">
              <w:t xml:space="preserve"> (New)</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474097C" w:rsidR="00C9766A" w:rsidRPr="00FB509B" w:rsidRDefault="008F5792" w:rsidP="00176375">
            <w:pPr>
              <w:pStyle w:val="NormalArial"/>
              <w:spacing w:before="120" w:after="120"/>
            </w:pPr>
            <w:r>
              <w:t>Planning Guide Revision Request (</w:t>
            </w:r>
            <w:r w:rsidR="009F7C1F">
              <w:t>PGRR</w:t>
            </w:r>
            <w:r>
              <w:t xml:space="preserve">) </w:t>
            </w:r>
            <w:r w:rsidR="009F7C1F">
              <w:t>141</w:t>
            </w:r>
            <w:r>
              <w:t xml:space="preserve">, </w:t>
            </w:r>
            <w:r w:rsidRPr="008F5792">
              <w:t>Large Load Interconnection Study Reform for Substantiated Load</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0B11830C" w:rsidR="009D17F0" w:rsidRPr="00FB509B" w:rsidRDefault="009B3B68" w:rsidP="00176375">
            <w:pPr>
              <w:pStyle w:val="NormalArial"/>
              <w:spacing w:before="120" w:after="120"/>
            </w:pPr>
            <w:r>
              <w:t xml:space="preserve">This NPRR enables ERCOT to perform a </w:t>
            </w:r>
            <w:r w:rsidR="00371272">
              <w:t>“</w:t>
            </w:r>
            <w:r>
              <w:t xml:space="preserve">Batch </w:t>
            </w:r>
            <w:r w:rsidR="0035348F">
              <w:t>Alpha</w:t>
            </w:r>
            <w:r w:rsidR="00371272">
              <w:t>”</w:t>
            </w:r>
            <w:r>
              <w:t xml:space="preserve"> interconnection study for Large Loads by using an existing process (the </w:t>
            </w:r>
            <w:r w:rsidR="00371272">
              <w:t>Regional Planning Group (</w:t>
            </w:r>
            <w:r>
              <w:t>RPG</w:t>
            </w:r>
            <w:r w:rsidR="00371272">
              <w:t>)</w:t>
            </w:r>
            <w:r>
              <w:t xml:space="preserve"> process) with clearly defined timelines and inclusion criteria. Importantly, this will allow ERCOT to achieve aggressive timelines for implementation without requiring the need for a good cause exception to the </w:t>
            </w:r>
            <w:r w:rsidR="007655DC">
              <w:t>P</w:t>
            </w:r>
            <w:r>
              <w:t xml:space="preserve">rotocols.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92B663E" w:rsidR="00555554" w:rsidRDefault="0035348F" w:rsidP="00555554">
            <w:pPr>
              <w:pStyle w:val="NormalArial"/>
              <w:tabs>
                <w:tab w:val="left" w:pos="432"/>
              </w:tabs>
              <w:spacing w:before="120"/>
              <w:ind w:left="432" w:hanging="432"/>
              <w:rPr>
                <w:rFonts w:cs="Arial"/>
                <w:color w:val="000000"/>
              </w:rPr>
            </w:pPr>
            <w:r>
              <w:rPr>
                <w:noProof/>
              </w:rPr>
              <w:pict w14:anchorId="5BA9D5B3">
                <v:shape id="_x0000_i1026" type="#_x0000_t75" alt="" style="width:16.9pt;height:14.2pt;visibility:visible;mso-wrap-style:square;mso-width-percent:0;mso-height-percent:0;mso-width-percent:0;mso-height-percent:0">
                  <v:imagedata r:id="rId9" o:title=""/>
                  <o:lock v:ext="edit" aspectratio="f"/>
                </v:shape>
              </w:pict>
            </w:r>
            <w:r w:rsidR="00555554" w:rsidRPr="006629C8">
              <w:t xml:space="preserve">  </w:t>
            </w:r>
            <w:hyperlink r:id="rId10"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35348F" w:rsidP="00555554">
            <w:pPr>
              <w:pStyle w:val="NormalArial"/>
              <w:tabs>
                <w:tab w:val="left" w:pos="432"/>
              </w:tabs>
              <w:spacing w:before="120"/>
              <w:ind w:left="432" w:hanging="432"/>
              <w:rPr>
                <w:rFonts w:cs="Arial"/>
                <w:color w:val="000000"/>
              </w:rPr>
            </w:pPr>
            <w:r>
              <w:rPr>
                <w:noProof/>
              </w:rPr>
              <w:pict w14:anchorId="29F1B07B">
                <v:shape id="_x0000_i1027" type="#_x0000_t75" alt="" style="width:15.8pt;height:14.2pt;mso-width-percent:0;mso-height-percent:0;mso-width-percent:0;mso-height-percent:0">
                  <v:imagedata r:id="rId11" o:title=""/>
                </v:shape>
              </w:pict>
            </w:r>
            <w:r w:rsidR="00555554" w:rsidRPr="00CD242D">
              <w:t xml:space="preserve">  </w:t>
            </w:r>
            <w:hyperlink r:id="rId12"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35348F" w:rsidP="00555554">
            <w:pPr>
              <w:pStyle w:val="NormalArial"/>
              <w:spacing w:before="120"/>
              <w:ind w:left="432" w:hanging="432"/>
              <w:rPr>
                <w:rFonts w:cs="Arial"/>
                <w:color w:val="000000"/>
              </w:rPr>
            </w:pPr>
            <w:r>
              <w:rPr>
                <w:noProof/>
              </w:rPr>
              <w:pict w14:anchorId="4850207B">
                <v:shape id="_x0000_i1028" type="#_x0000_t75" alt="" style="width:15.8pt;height:14.2pt;mso-width-percent:0;mso-height-percent:0;mso-width-percent:0;mso-height-percent:0">
                  <v:imagedata r:id="rId11"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9F021F2" w:rsidR="00E71C39" w:rsidRDefault="0035348F" w:rsidP="00E71C39">
            <w:pPr>
              <w:pStyle w:val="NormalArial"/>
              <w:spacing w:before="120"/>
              <w:rPr>
                <w:iCs/>
                <w:kern w:val="24"/>
              </w:rPr>
            </w:pPr>
            <w:r>
              <w:rPr>
                <w:noProof/>
              </w:rPr>
              <w:pict w14:anchorId="6EC7A85B">
                <v:shape id="_x0000_i1029" type="#_x0000_t75" alt="" style="width:15.8pt;height:14.2pt;mso-width-percent:0;mso-height-percent:0;mso-width-percent:0;mso-height-percent:0">
                  <v:imagedata r:id="rId11" o:title=""/>
                </v:shape>
              </w:pict>
            </w:r>
            <w:r w:rsidR="00E71C39" w:rsidRPr="006629C8">
              <w:t xml:space="preserve">  </w:t>
            </w:r>
            <w:r w:rsidR="00ED3965" w:rsidRPr="00344591">
              <w:rPr>
                <w:iCs/>
                <w:kern w:val="24"/>
              </w:rPr>
              <w:t>General system and/or process improvement(s)</w:t>
            </w:r>
          </w:p>
          <w:p w14:paraId="17096D73" w14:textId="38C0B80A" w:rsidR="00E71C39" w:rsidRDefault="0035348F" w:rsidP="00E71C39">
            <w:pPr>
              <w:pStyle w:val="NormalArial"/>
              <w:spacing w:before="120"/>
              <w:rPr>
                <w:iCs/>
                <w:kern w:val="24"/>
              </w:rPr>
            </w:pPr>
            <w:r>
              <w:rPr>
                <w:noProof/>
              </w:rPr>
              <w:pict w14:anchorId="5F551484">
                <v:shape id="_x0000_i1030" type="#_x0000_t75" alt="" style="width:15.8pt;height:14.2pt;mso-width-percent:0;mso-height-percent:0;mso-width-percent:0;mso-height-percent:0">
                  <v:imagedata r:id="rId11" o:title=""/>
                </v:shape>
              </w:pict>
            </w:r>
            <w:r w:rsidR="00E71C39" w:rsidRPr="006629C8">
              <w:t xml:space="preserve">  </w:t>
            </w:r>
            <w:r w:rsidR="00E71C39">
              <w:rPr>
                <w:iCs/>
                <w:kern w:val="24"/>
              </w:rPr>
              <w:t>Regulatory requirements</w:t>
            </w:r>
          </w:p>
          <w:p w14:paraId="5FB89AD5" w14:textId="2B1EA28B" w:rsidR="00E71C39" w:rsidRPr="00CD242D" w:rsidRDefault="0035348F" w:rsidP="00E71C39">
            <w:pPr>
              <w:pStyle w:val="NormalArial"/>
              <w:spacing w:before="120"/>
              <w:rPr>
                <w:rFonts w:cs="Arial"/>
                <w:color w:val="000000"/>
              </w:rPr>
            </w:pPr>
            <w:r>
              <w:rPr>
                <w:noProof/>
              </w:rPr>
              <w:pict w14:anchorId="6A3EA057">
                <v:shape id="_x0000_i1031" type="#_x0000_t75" alt="" style="width:15.8pt;height:14.2pt;mso-width-percent:0;mso-height-percent:0;mso-width-percent:0;mso-height-percent:0">
                  <v:imagedata r:id="rId11"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1025571" w14:textId="1BEAEFE8" w:rsidR="009B3B68" w:rsidRDefault="009B3B68" w:rsidP="00625E5D">
            <w:pPr>
              <w:pStyle w:val="NormalArial"/>
              <w:spacing w:before="120" w:after="120"/>
            </w:pPr>
            <w:r>
              <w:t xml:space="preserve">As has been widely discussed in the last several months, there is an urgent need to reform the </w:t>
            </w:r>
            <w:r w:rsidR="00371272">
              <w:t>L</w:t>
            </w:r>
            <w:r>
              <w:t xml:space="preserve">arge </w:t>
            </w:r>
            <w:r w:rsidR="00371272">
              <w:t>L</w:t>
            </w:r>
            <w:r>
              <w:t xml:space="preserve">oad interconnection process.  ERCOT’s market design, the open for business policies of the state of Texas, and the abundant natural resources of the State have led </w:t>
            </w:r>
            <w:r>
              <w:lastRenderedPageBreak/>
              <w:t>to a sustained interest in substantial new investment in ERCOT that will have enormous demands for electricity.</w:t>
            </w:r>
          </w:p>
          <w:p w14:paraId="19C933EC" w14:textId="1DFBE266" w:rsidR="009B3B68" w:rsidRDefault="009B3B68" w:rsidP="00625E5D">
            <w:pPr>
              <w:pStyle w:val="NormalArial"/>
              <w:spacing w:before="120" w:after="120"/>
            </w:pPr>
            <w:r>
              <w:t xml:space="preserve">A serialized approach to interconnections is no longer sustainable, and before making a formal switch to a batch based study process an initial batch </w:t>
            </w:r>
            <w:r w:rsidR="0035348F">
              <w:t>alpha</w:t>
            </w:r>
            <w:r>
              <w:t xml:space="preserve"> is necessary to set the stage and firm up approvals and enabling transmission for projects that have already met the requirements of critical checkpoints resulting in significant financial commitments (a key principle of the future batch process). Doing so will allow Large Load approvals to continue while an overall approach to batches is being developed concurrently, and will ensure that the transition will not result in financial </w:t>
            </w:r>
            <w:proofErr w:type="gramStart"/>
            <w:r>
              <w:t>damages</w:t>
            </w:r>
            <w:proofErr w:type="gramEnd"/>
            <w:r>
              <w:t xml:space="preserve"> to existing projects.</w:t>
            </w:r>
          </w:p>
          <w:p w14:paraId="7AD5B86E" w14:textId="03F73EEA" w:rsidR="004E2605" w:rsidRDefault="009B3B68" w:rsidP="00625E5D">
            <w:pPr>
              <w:pStyle w:val="NormalArial"/>
              <w:spacing w:before="120" w:after="120"/>
            </w:pPr>
            <w:r>
              <w:t xml:space="preserve">Utilizing the existing RPG process will enable this to be completed, and </w:t>
            </w:r>
            <w:proofErr w:type="gramStart"/>
            <w:r>
              <w:t>repeated</w:t>
            </w:r>
            <w:proofErr w:type="gramEnd"/>
            <w:r>
              <w:t xml:space="preserve"> if necessary, </w:t>
            </w:r>
            <w:r w:rsidR="00037CFC">
              <w:t>the fastest and</w:t>
            </w:r>
            <w:r>
              <w:t xml:space="preserve"> </w:t>
            </w:r>
            <w:r w:rsidR="00037CFC">
              <w:t>on a</w:t>
            </w:r>
            <w:r>
              <w:t xml:space="preserve"> transparent timeline</w:t>
            </w:r>
            <w:r w:rsidR="00037CFC">
              <w:t xml:space="preserve"> </w:t>
            </w:r>
            <w:r>
              <w:t xml:space="preserve">without requiring a good cause exception to the </w:t>
            </w:r>
            <w:r w:rsidR="004044B1">
              <w:t>P</w:t>
            </w:r>
            <w:r>
              <w:t>rotocols.</w:t>
            </w:r>
            <w:r w:rsidR="004044B1">
              <w:t xml:space="preserve"> Incorporating stakeholder input directly </w:t>
            </w:r>
            <w:r w:rsidR="00E53FDB">
              <w:t>through</w:t>
            </w:r>
            <w:r w:rsidR="004044B1">
              <w:t xml:space="preserve"> the NPRR process will help prevent a scenario that sacrifices getting Batch </w:t>
            </w:r>
            <w:r w:rsidR="0035348F">
              <w:t>Alpha</w:t>
            </w:r>
            <w:r w:rsidR="004044B1">
              <w:t xml:space="preserve"> right for getting it right now. </w:t>
            </w:r>
          </w:p>
          <w:p w14:paraId="0B83E659" w14:textId="73429DE8" w:rsidR="0075591A" w:rsidRDefault="004E2605" w:rsidP="00463A22">
            <w:pPr>
              <w:pStyle w:val="NormalArial"/>
              <w:spacing w:before="120" w:after="120"/>
              <w:rPr>
                <w:iCs/>
                <w:kern w:val="24"/>
              </w:rPr>
            </w:pPr>
            <w:r>
              <w:rPr>
                <w:iCs/>
                <w:kern w:val="24"/>
              </w:rPr>
              <w:t>T</w:t>
            </w:r>
            <w:r w:rsidRPr="00880BE8">
              <w:rPr>
                <w:iCs/>
                <w:kern w:val="24"/>
              </w:rPr>
              <w:t xml:space="preserve">he deadlines </w:t>
            </w:r>
            <w:r>
              <w:rPr>
                <w:iCs/>
                <w:kern w:val="24"/>
              </w:rPr>
              <w:t xml:space="preserve">in this NPRR </w:t>
            </w:r>
            <w:r w:rsidRPr="00880BE8">
              <w:rPr>
                <w:iCs/>
                <w:kern w:val="24"/>
              </w:rPr>
              <w:t>presume urgency</w:t>
            </w:r>
            <w:r>
              <w:rPr>
                <w:iCs/>
                <w:kern w:val="24"/>
              </w:rPr>
              <w:t xml:space="preserve"> and extraordinary procedural support to move quickly through the stakeholder process, put before the ERCOT Board, and prompt Commission consideration of the endorsed NPRR for approval</w:t>
            </w:r>
            <w:r w:rsidRPr="00880BE8">
              <w:rPr>
                <w:iCs/>
                <w:kern w:val="24"/>
              </w:rPr>
              <w:t xml:space="preserve">. </w:t>
            </w:r>
            <w:r w:rsidR="00463A22">
              <w:rPr>
                <w:iCs/>
                <w:kern w:val="24"/>
              </w:rPr>
              <w:t xml:space="preserve">That is not intended to imply a requirement for the Commission, the Board, or even stakeholders to act on such a timeline – but rather presented to demonstrate a potential path through which a Batch </w:t>
            </w:r>
            <w:r w:rsidR="0035348F">
              <w:rPr>
                <w:iCs/>
                <w:kern w:val="24"/>
              </w:rPr>
              <w:t>Alpha</w:t>
            </w:r>
            <w:r w:rsidR="00463A22">
              <w:rPr>
                <w:iCs/>
                <w:kern w:val="24"/>
              </w:rPr>
              <w:t xml:space="preserve"> transitional batch study process could be timely implemented through ERCOT Protocols, with the timeline considered in the Batch Zero process that ERCOT is currently presenting to stakeholders and the Commission under the presumption of a good cause exception to the PGRR115/NPRR1234 process as the even more extraordinary competing timeline. This is intended to be a temporary measure, to be </w:t>
            </w:r>
            <w:proofErr w:type="spellStart"/>
            <w:r w:rsidR="00463A22">
              <w:rPr>
                <w:iCs/>
                <w:kern w:val="24"/>
              </w:rPr>
              <w:t>sunsetted</w:t>
            </w:r>
            <w:proofErr w:type="spellEnd"/>
            <w:r w:rsidR="00463A22">
              <w:rPr>
                <w:iCs/>
                <w:kern w:val="24"/>
              </w:rPr>
              <w:t xml:space="preserve"> and eventually replaced following Batch </w:t>
            </w:r>
            <w:r w:rsidR="0035348F">
              <w:rPr>
                <w:iCs/>
                <w:kern w:val="24"/>
              </w:rPr>
              <w:t>Alpha</w:t>
            </w:r>
            <w:r w:rsidR="00463A22">
              <w:rPr>
                <w:iCs/>
                <w:kern w:val="24"/>
              </w:rPr>
              <w:t>.</w:t>
            </w:r>
            <w:r w:rsidR="0075591A">
              <w:rPr>
                <w:iCs/>
                <w:kern w:val="24"/>
              </w:rPr>
              <w:t xml:space="preserve"> </w:t>
            </w:r>
          </w:p>
          <w:p w14:paraId="313E5647" w14:textId="53FF6155" w:rsidR="004E2605" w:rsidRPr="00625E5D" w:rsidRDefault="0075591A" w:rsidP="00463A22">
            <w:pPr>
              <w:pStyle w:val="NormalArial"/>
              <w:spacing w:before="120" w:after="120"/>
              <w:rPr>
                <w:iCs/>
                <w:kern w:val="24"/>
              </w:rPr>
            </w:pPr>
            <w:r>
              <w:rPr>
                <w:iCs/>
                <w:kern w:val="24"/>
              </w:rPr>
              <w:t>Joint Sponsors also recognize that there are several different paths opened to address changes to the Large Load Interconnection process; Joint Sponsors are open to incorporating the concepts from this NPRR into another NPRR or process, but wanted to present this option to stakeholders concurrently with ERCOT’s proposed Batch Zero process.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31A26FDF" w:rsidR="009A3772" w:rsidRDefault="00D422B5">
            <w:pPr>
              <w:pStyle w:val="NormalArial"/>
            </w:pPr>
            <w:r>
              <w:t>Evan Neel / Ned Bonskowski / Haynes Strader</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E874FD7" w:rsidR="009A3772" w:rsidRDefault="00D422B5">
            <w:pPr>
              <w:pStyle w:val="NormalArial"/>
            </w:pPr>
            <w:hyperlink r:id="rId14" w:history="1">
              <w:r w:rsidRPr="00E61FED">
                <w:rPr>
                  <w:rStyle w:val="Hyperlink"/>
                </w:rPr>
                <w:t>Evan.neel@lancium.com</w:t>
              </w:r>
            </w:hyperlink>
            <w:r>
              <w:t xml:space="preserve"> / </w:t>
            </w:r>
            <w:hyperlink r:id="rId15" w:history="1">
              <w:r w:rsidRPr="00E61FED">
                <w:rPr>
                  <w:rStyle w:val="Hyperlink"/>
                </w:rPr>
                <w:t>Ned.bonskowski@vistracorp.com</w:t>
              </w:r>
            </w:hyperlink>
            <w:r>
              <w:t xml:space="preserve"> / </w:t>
            </w:r>
            <w:hyperlink r:id="rId16" w:history="1">
              <w:r w:rsidRPr="00E61FED">
                <w:rPr>
                  <w:rStyle w:val="Hyperlink"/>
                </w:rPr>
                <w:t>Haynes@skyboxdatacenters.com</w:t>
              </w:r>
            </w:hyperlink>
            <w:r>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lastRenderedPageBreak/>
              <w:t>Company</w:t>
            </w:r>
          </w:p>
        </w:tc>
        <w:tc>
          <w:tcPr>
            <w:tcW w:w="7560" w:type="dxa"/>
            <w:vAlign w:val="center"/>
          </w:tcPr>
          <w:p w14:paraId="5BCBCB13" w14:textId="63F7CC73" w:rsidR="009A3772" w:rsidRDefault="00D422B5">
            <w:pPr>
              <w:pStyle w:val="NormalArial"/>
            </w:pPr>
            <w:r>
              <w:t xml:space="preserve">Lancium LLC, </w:t>
            </w:r>
            <w:r w:rsidR="00AD0371">
              <w:t>Vistra Operations Company LLC, and Skybox Datacenters LLC (“Joint Sponsors”)</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3DCF02F2"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1CCBDC8B" w:rsidR="009A3772" w:rsidRDefault="00321130">
            <w:pPr>
              <w:pStyle w:val="NormalArial"/>
            </w:pPr>
            <w:r>
              <w:t xml:space="preserve">828-774-2426 / </w:t>
            </w:r>
            <w:r w:rsidR="009C3872">
              <w:t>214-288-2456</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4B0E6F5" w:rsidR="009A3772" w:rsidRDefault="00F23A48">
            <w:pPr>
              <w:pStyle w:val="NormalArial"/>
            </w:pPr>
            <w:r>
              <w:t>Consumer Industrial / 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29E98EAC" w:rsidR="009A3772" w:rsidRPr="00D56D61" w:rsidRDefault="00444427">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B97C12C" w:rsidR="009A3772" w:rsidRPr="00D56D61" w:rsidRDefault="00444427">
            <w:pPr>
              <w:pStyle w:val="NormalArial"/>
            </w:pPr>
            <w:hyperlink r:id="rId17" w:history="1">
              <w:r w:rsidRPr="00E2288B">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B40F46D" w:rsidR="009A3772" w:rsidRDefault="00444427">
            <w:pPr>
              <w:pStyle w:val="NormalArial"/>
            </w:pPr>
            <w:r>
              <w:t>512-248-6464</w:t>
            </w:r>
          </w:p>
        </w:tc>
      </w:tr>
    </w:tbl>
    <w:p w14:paraId="66203B1B" w14:textId="77777777" w:rsidR="009A3772" w:rsidRPr="00D56D61"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D43C3D9" w14:textId="4EDB17E4" w:rsidR="00371272" w:rsidRDefault="00371272" w:rsidP="00371272">
      <w:pPr>
        <w:spacing w:before="240" w:after="240"/>
        <w:rPr>
          <w:ins w:id="1" w:author="Joint Sponsors" w:date="2026-02-02T19:33:00Z" w16du:dateUtc="2026-02-03T01:33:00Z"/>
        </w:rPr>
      </w:pPr>
      <w:ins w:id="2" w:author="Joint Sponsors" w:date="2026-02-02T19:33:00Z" w16du:dateUtc="2026-02-03T01:33:00Z">
        <w:r>
          <w:rPr>
            <w:b/>
            <w:bCs/>
          </w:rPr>
          <w:t>3.11.4.12</w:t>
        </w:r>
        <w:r>
          <w:rPr>
            <w:b/>
            <w:bCs/>
          </w:rPr>
          <w:tab/>
          <w:t xml:space="preserve">Batch </w:t>
        </w:r>
      </w:ins>
      <w:ins w:id="3" w:author="Joint Sponsors" w:date="2026-02-03T16:45:00Z" w16du:dateUtc="2026-02-03T22:45:00Z">
        <w:r w:rsidR="0035348F">
          <w:rPr>
            <w:b/>
            <w:bCs/>
          </w:rPr>
          <w:t>Alpha</w:t>
        </w:r>
      </w:ins>
    </w:p>
    <w:p w14:paraId="21348207" w14:textId="0769ACFC" w:rsidR="00371272" w:rsidRDefault="00371272" w:rsidP="00371272">
      <w:pPr>
        <w:spacing w:after="240"/>
        <w:ind w:left="720" w:hanging="720"/>
        <w:rPr>
          <w:ins w:id="4" w:author="Joint Sponsors" w:date="2026-02-02T19:33:00Z" w16du:dateUtc="2026-02-03T01:33:00Z"/>
        </w:rPr>
      </w:pPr>
      <w:ins w:id="5" w:author="Joint Sponsors" w:date="2026-02-02T19:33:00Z" w16du:dateUtc="2026-02-03T01:33:00Z">
        <w:r>
          <w:t>(1)</w:t>
        </w:r>
        <w:r>
          <w:tab/>
        </w:r>
      </w:ins>
      <w:ins w:id="6" w:author="Joint Sponsors" w:date="2026-02-02T19:34:00Z" w16du:dateUtc="2026-02-03T01:34:00Z">
        <w:r w:rsidR="009C4036">
          <w:t>“</w:t>
        </w:r>
      </w:ins>
      <w:ins w:id="7" w:author="Joint Sponsors" w:date="2026-02-02T19:33:00Z" w16du:dateUtc="2026-02-03T01:33:00Z">
        <w:r>
          <w:t xml:space="preserve">Batch </w:t>
        </w:r>
      </w:ins>
      <w:ins w:id="8" w:author="Joint Sponsors" w:date="2026-02-03T16:45:00Z" w16du:dateUtc="2026-02-03T22:45:00Z">
        <w:r w:rsidR="0035348F">
          <w:t>Alpha</w:t>
        </w:r>
      </w:ins>
      <w:ins w:id="9" w:author="Joint Sponsors" w:date="2026-02-02T19:34:00Z" w16du:dateUtc="2026-02-03T01:34:00Z">
        <w:r w:rsidR="009C4036">
          <w:t>”</w:t>
        </w:r>
      </w:ins>
      <w:ins w:id="10" w:author="Joint Sponsors" w:date="2026-02-02T19:33:00Z" w16du:dateUtc="2026-02-03T01:33:00Z">
        <w:r>
          <w:t xml:space="preserve"> is an activity to initiate batch studies for Large Load interconnection while a longer-term approach to batch studies is being developed.</w:t>
        </w:r>
      </w:ins>
    </w:p>
    <w:p w14:paraId="766CF79E" w14:textId="3B261C68" w:rsidR="00371272" w:rsidRDefault="00371272" w:rsidP="00371272">
      <w:pPr>
        <w:spacing w:after="240"/>
        <w:ind w:left="720" w:hanging="720"/>
        <w:rPr>
          <w:ins w:id="11" w:author="Joint Sponsors" w:date="2026-02-02T19:33:00Z" w16du:dateUtc="2026-02-03T01:33:00Z"/>
        </w:rPr>
      </w:pPr>
      <w:proofErr w:type="gramStart"/>
      <w:ins w:id="12" w:author="Joint Sponsors" w:date="2026-02-02T19:33:00Z" w16du:dateUtc="2026-02-03T01:33:00Z">
        <w:r>
          <w:t>(2)</w:t>
        </w:r>
        <w:r>
          <w:tab/>
        </w:r>
      </w:ins>
      <w:ins w:id="13" w:author="Joint Sponsors" w:date="2026-02-03T15:32:00Z" w16du:dateUtc="2026-02-03T21:32:00Z">
        <w:r w:rsidR="008F5792">
          <w:t>Within</w:t>
        </w:r>
        <w:proofErr w:type="gramEnd"/>
        <w:r w:rsidR="008F5792">
          <w:t xml:space="preserve"> 10 Business Days of implementation of this Section, </w:t>
        </w:r>
      </w:ins>
      <w:ins w:id="14" w:author="Joint Sponsors" w:date="2026-02-02T19:33:00Z" w16du:dateUtc="2026-02-03T01:33:00Z">
        <w:r>
          <w:t>ERCOT must submit a transmission plan to the Regional Planning Group (RPG) that includes all Large Load interconnection requests that meet the qualifications outlined in paragraph (3) below. ERCOT must not include any Large Load interconnection request that does not meet these criteria.</w:t>
        </w:r>
      </w:ins>
    </w:p>
    <w:p w14:paraId="4D6467A0" w14:textId="323BEA11" w:rsidR="00371272" w:rsidRDefault="00371272" w:rsidP="00371272">
      <w:pPr>
        <w:spacing w:after="240"/>
        <w:ind w:left="720" w:hanging="720"/>
        <w:rPr>
          <w:ins w:id="15" w:author="Joint Sponsors" w:date="2026-02-02T19:33:00Z" w16du:dateUtc="2026-02-03T01:33:00Z"/>
        </w:rPr>
      </w:pPr>
      <w:ins w:id="16" w:author="Joint Sponsors" w:date="2026-02-02T19:33:00Z" w16du:dateUtc="2026-02-03T01:33:00Z">
        <w:r>
          <w:t>(3)</w:t>
        </w:r>
        <w:r>
          <w:tab/>
          <w:t xml:space="preserve">In order for a Large Load to be included in Batch </w:t>
        </w:r>
      </w:ins>
      <w:ins w:id="17" w:author="Joint Sponsors" w:date="2026-02-03T16:45:00Z" w16du:dateUtc="2026-02-03T22:45:00Z">
        <w:r w:rsidR="0035348F">
          <w:t>Alpha</w:t>
        </w:r>
      </w:ins>
      <w:ins w:id="18" w:author="Joint Sponsors" w:date="2026-02-02T19:33:00Z" w16du:dateUtc="2026-02-03T01:33:00Z">
        <w:r>
          <w:t xml:space="preserve"> it must meet the following qualifications:</w:t>
        </w:r>
      </w:ins>
    </w:p>
    <w:p w14:paraId="1FE84F73" w14:textId="637E81A5" w:rsidR="00371272" w:rsidRDefault="00371272" w:rsidP="00371272">
      <w:pPr>
        <w:spacing w:after="240"/>
        <w:ind w:left="1440" w:hanging="720"/>
        <w:rPr>
          <w:ins w:id="19" w:author="Joint Sponsors" w:date="2026-02-02T19:33:00Z" w16du:dateUtc="2026-02-03T01:33:00Z"/>
        </w:rPr>
      </w:pPr>
      <w:ins w:id="20" w:author="Joint Sponsors" w:date="2026-02-02T19:33:00Z" w16du:dateUtc="2026-02-03T01:33:00Z">
        <w:r>
          <w:t>(a)</w:t>
        </w:r>
        <w:r>
          <w:tab/>
          <w:t xml:space="preserve">Have demonstrated site control by owning, leasing, or possessing an option to own or lease </w:t>
        </w:r>
        <w:proofErr w:type="gramStart"/>
        <w:r>
          <w:t>a sufficient amount of</w:t>
        </w:r>
        <w:proofErr w:type="gramEnd"/>
        <w:r>
          <w:t xml:space="preserve"> land to build the proposed Customer facilities, as determined by the </w:t>
        </w:r>
      </w:ins>
      <w:ins w:id="21" w:author="Joint Sponsors" w:date="2026-02-02T19:35:00Z" w16du:dateUtc="2026-02-03T01:35:00Z">
        <w:r w:rsidR="009C4036">
          <w:t>Distribution Service Provider (</w:t>
        </w:r>
      </w:ins>
      <w:ins w:id="22" w:author="Joint Sponsors" w:date="2026-02-02T19:33:00Z" w16du:dateUtc="2026-02-03T01:33:00Z">
        <w:r>
          <w:t>DSP</w:t>
        </w:r>
      </w:ins>
      <w:ins w:id="23" w:author="Joint Sponsors" w:date="2026-02-02T19:35:00Z" w16du:dateUtc="2026-02-03T01:35:00Z">
        <w:r w:rsidR="009C4036">
          <w:t>)</w:t>
        </w:r>
      </w:ins>
      <w:ins w:id="24" w:author="Joint Sponsors" w:date="2026-02-02T19:33:00Z" w16du:dateUtc="2026-02-03T01:33:00Z">
        <w:r>
          <w:t>, or showing an agreement for the exclusive use of an electrical substation at the proposed point of interconnection with a co</w:t>
        </w:r>
      </w:ins>
      <w:ins w:id="25" w:author="Joint Sponsors" w:date="2026-02-02T19:35:00Z" w16du:dateUtc="2026-02-03T01:35:00Z">
        <w:r w:rsidR="009C4036">
          <w:t>-</w:t>
        </w:r>
      </w:ins>
      <w:ins w:id="26" w:author="Joint Sponsors" w:date="2026-02-02T19:33:00Z" w16du:dateUtc="2026-02-03T01:33:00Z">
        <w:r>
          <w:t>located generator;</w:t>
        </w:r>
      </w:ins>
    </w:p>
    <w:p w14:paraId="2E3CBEF4" w14:textId="18FC8868" w:rsidR="00371272" w:rsidRDefault="00371272" w:rsidP="00371272">
      <w:pPr>
        <w:spacing w:after="240"/>
        <w:ind w:left="1440" w:hanging="720"/>
        <w:rPr>
          <w:ins w:id="27" w:author="Joint Sponsors" w:date="2026-02-02T19:33:00Z" w16du:dateUtc="2026-02-03T01:33:00Z"/>
        </w:rPr>
      </w:pPr>
      <w:ins w:id="28" w:author="Joint Sponsors" w:date="2026-02-02T19:33:00Z" w16du:dateUtc="2026-02-03T01:33:00Z">
        <w:r>
          <w:t>(b)</w:t>
        </w:r>
        <w:r>
          <w:tab/>
          <w:t xml:space="preserve">Meet the definition of Substantiated </w:t>
        </w:r>
      </w:ins>
      <w:ins w:id="29" w:author="Joint Sponsors" w:date="2026-02-02T19:35:00Z" w16du:dateUtc="2026-02-03T01:35:00Z">
        <w:r w:rsidR="009C4036">
          <w:t>L</w:t>
        </w:r>
      </w:ins>
      <w:ins w:id="30" w:author="Joint Sponsors" w:date="2026-02-02T19:33:00Z" w16du:dateUtc="2026-02-03T01:33:00Z">
        <w:r>
          <w:t xml:space="preserve">oad, as defined in sub-paragraph (a) of </w:t>
        </w:r>
      </w:ins>
      <w:ins w:id="31" w:author="Joint Sponsors" w:date="2026-02-02T19:36:00Z" w16du:dateUtc="2026-02-03T01:36:00Z">
        <w:r w:rsidR="009C4036">
          <w:t>S</w:t>
        </w:r>
      </w:ins>
      <w:ins w:id="32" w:author="Joint Sponsors" w:date="2026-02-02T19:33:00Z" w16du:dateUtc="2026-02-03T01:33:00Z">
        <w:r>
          <w:t>ection 2.1</w:t>
        </w:r>
      </w:ins>
      <w:ins w:id="33" w:author="Joint Sponsors" w:date="2026-02-02T19:36:00Z" w16du:dateUtc="2026-02-03T01:36:00Z">
        <w:r w:rsidR="009C4036">
          <w:t>,</w:t>
        </w:r>
      </w:ins>
      <w:ins w:id="34" w:author="Joint Sponsors" w:date="2026-02-02T19:33:00Z" w16du:dateUtc="2026-02-03T01:33:00Z">
        <w:r>
          <w:t xml:space="preserve"> Definitions, including an existing Generation Resource </w:t>
        </w:r>
      </w:ins>
      <w:ins w:id="35" w:author="Joint Sponsors" w:date="2026-02-02T19:36:00Z" w16du:dateUtc="2026-02-03T01:36:00Z">
        <w:r w:rsidR="009C4036">
          <w:t>Standard Generation Interconnection Agreement (</w:t>
        </w:r>
      </w:ins>
      <w:ins w:id="36" w:author="Joint Sponsors" w:date="2026-02-02T19:33:00Z" w16du:dateUtc="2026-02-03T01:33:00Z">
        <w:r>
          <w:t>SGIA</w:t>
        </w:r>
      </w:ins>
      <w:ins w:id="37" w:author="Joint Sponsors" w:date="2026-02-02T19:36:00Z" w16du:dateUtc="2026-02-03T01:36:00Z">
        <w:r w:rsidR="009C4036">
          <w:t>)</w:t>
        </w:r>
      </w:ins>
      <w:ins w:id="38" w:author="Joint Sponsors" w:date="2026-02-02T19:33:00Z" w16du:dateUtc="2026-02-03T01:33:00Z">
        <w:r>
          <w:t xml:space="preserve"> or an executed facilities extension agreement; and</w:t>
        </w:r>
      </w:ins>
    </w:p>
    <w:p w14:paraId="6B7657C0" w14:textId="77777777" w:rsidR="00371272" w:rsidRDefault="00371272" w:rsidP="00371272">
      <w:pPr>
        <w:spacing w:after="240"/>
        <w:ind w:left="1440" w:hanging="720"/>
        <w:rPr>
          <w:ins w:id="39" w:author="Joint Sponsors" w:date="2026-02-02T19:33:00Z" w16du:dateUtc="2026-02-03T01:33:00Z"/>
        </w:rPr>
      </w:pPr>
      <w:ins w:id="40" w:author="Joint Sponsors" w:date="2026-02-02T19:33:00Z" w16du:dateUtc="2026-02-03T01:33:00Z">
        <w:r>
          <w:t>(c)</w:t>
        </w:r>
        <w:r>
          <w:tab/>
          <w:t>Satisfaction of one of the following:</w:t>
        </w:r>
      </w:ins>
    </w:p>
    <w:p w14:paraId="36115B09" w14:textId="23FC8E3C" w:rsidR="00371272" w:rsidRDefault="00371272" w:rsidP="00371272">
      <w:pPr>
        <w:spacing w:after="240"/>
        <w:ind w:left="2160" w:hanging="720"/>
        <w:rPr>
          <w:ins w:id="41" w:author="Joint Sponsors" w:date="2026-02-02T19:33:00Z" w16du:dateUtc="2026-02-03T01:33:00Z"/>
        </w:rPr>
      </w:pPr>
      <w:ins w:id="42" w:author="Joint Sponsors" w:date="2026-02-02T19:33:00Z" w16du:dateUtc="2026-02-03T01:33:00Z">
        <w:r>
          <w:t>(i)</w:t>
        </w:r>
        <w:r>
          <w:tab/>
          <w:t xml:space="preserve">The necessary non-refundable financial commitment and additional security for construction of new interconnection facilities or modification of existing interconnection facilities, including the procurement or </w:t>
        </w:r>
        <w:r>
          <w:lastRenderedPageBreak/>
          <w:t xml:space="preserve">reservation of material and equipment, as determined to be necessary by the TSP in accordance with the included payment schedule in the interconnection agreement or other agreement, unless the </w:t>
        </w:r>
      </w:ins>
      <w:ins w:id="43" w:author="Joint Sponsors" w:date="2026-02-02T19:37:00Z" w16du:dateUtc="2026-02-03T01:37:00Z">
        <w:r w:rsidR="009C4036">
          <w:t>Transmission Service Provider (</w:t>
        </w:r>
      </w:ins>
      <w:ins w:id="44" w:author="Joint Sponsors" w:date="2026-02-02T19:33:00Z" w16du:dateUtc="2026-02-03T01:33:00Z">
        <w:r>
          <w:t>TSP</w:t>
        </w:r>
      </w:ins>
      <w:ins w:id="45" w:author="Joint Sponsors" w:date="2026-02-02T19:37:00Z" w16du:dateUtc="2026-02-03T01:37:00Z">
        <w:r w:rsidR="009C4036">
          <w:t>)</w:t>
        </w:r>
      </w:ins>
      <w:ins w:id="46" w:author="Joint Sponsors" w:date="2026-02-02T19:33:00Z" w16du:dateUtc="2026-02-03T01:33:00Z">
        <w:r>
          <w:t xml:space="preserve"> determines there is no cost to interconnection. The agreement may allow the TSP to refund unspent funds after construction has </w:t>
        </w:r>
        <w:proofErr w:type="gramStart"/>
        <w:r>
          <w:t>concluded</w:t>
        </w:r>
        <w:proofErr w:type="gramEnd"/>
        <w:r>
          <w:t>; or</w:t>
        </w:r>
      </w:ins>
    </w:p>
    <w:p w14:paraId="52DE2C87" w14:textId="77777777" w:rsidR="00371272" w:rsidRDefault="00371272" w:rsidP="00371272">
      <w:pPr>
        <w:spacing w:after="240"/>
        <w:ind w:left="2160" w:hanging="720"/>
        <w:rPr>
          <w:ins w:id="47" w:author="Joint Sponsors" w:date="2026-02-02T19:33:00Z" w16du:dateUtc="2026-02-03T01:33:00Z"/>
        </w:rPr>
      </w:pPr>
      <w:ins w:id="48" w:author="Joint Sponsors" w:date="2026-02-02T19:33:00Z" w16du:dateUtc="2026-02-03T01:33:00Z">
        <w:r>
          <w:t>(ii)</w:t>
        </w:r>
        <w:r>
          <w:tab/>
          <w:t xml:space="preserve">An </w:t>
        </w:r>
        <w:proofErr w:type="gramStart"/>
        <w:r>
          <w:t>exclusivity</w:t>
        </w:r>
        <w:proofErr w:type="gramEnd"/>
        <w:r>
          <w:t xml:space="preserve"> agreement, or other commercially binding documentation acceptable to parties with an existing Generation Resource on or before December 1, 2025.</w:t>
        </w:r>
      </w:ins>
    </w:p>
    <w:p w14:paraId="305F2317" w14:textId="14D9AE61" w:rsidR="00371272" w:rsidRDefault="00371272" w:rsidP="00371272">
      <w:pPr>
        <w:spacing w:after="240"/>
        <w:ind w:left="720" w:hanging="720"/>
        <w:rPr>
          <w:ins w:id="49" w:author="Joint Sponsors" w:date="2026-02-02T19:33:00Z" w16du:dateUtc="2026-02-03T01:33:00Z"/>
        </w:rPr>
      </w:pPr>
      <w:ins w:id="50" w:author="Joint Sponsors" w:date="2026-02-02T19:33:00Z" w16du:dateUtc="2026-02-03T01:33:00Z">
        <w:r>
          <w:t>(4)</w:t>
        </w:r>
        <w:r>
          <w:tab/>
          <w:t xml:space="preserve">The Batch </w:t>
        </w:r>
      </w:ins>
      <w:ins w:id="51" w:author="Joint Sponsors" w:date="2026-02-03T16:45:00Z" w16du:dateUtc="2026-02-03T22:45:00Z">
        <w:r w:rsidR="0035348F">
          <w:t>Alpha</w:t>
        </w:r>
      </w:ins>
      <w:ins w:id="52" w:author="Joint Sponsors" w:date="2026-02-02T19:33:00Z" w16du:dateUtc="2026-02-03T01:33:00Z">
        <w:r>
          <w:t xml:space="preserve"> transmission plan should be constructable. </w:t>
        </w:r>
      </w:ins>
      <w:ins w:id="53" w:author="Joint Sponsors" w:date="2026-02-02T19:37:00Z" w16du:dateUtc="2026-02-03T01:37:00Z">
        <w:r w:rsidR="009C4036">
          <w:t xml:space="preserve"> </w:t>
        </w:r>
      </w:ins>
      <w:ins w:id="54" w:author="Joint Sponsors" w:date="2026-02-02T19:33:00Z" w16du:dateUtc="2026-02-03T01:33:00Z">
        <w:r>
          <w:t xml:space="preserve">If it is not, then the plan should identify clear phasing </w:t>
        </w:r>
        <w:proofErr w:type="gramStart"/>
        <w:r>
          <w:t>in order to</w:t>
        </w:r>
        <w:proofErr w:type="gramEnd"/>
        <w:r>
          <w:t xml:space="preserve"> allow the Large Loads in the batch to interconnect as soon as feasible.</w:t>
        </w:r>
      </w:ins>
    </w:p>
    <w:p w14:paraId="4CD20059" w14:textId="138EEF2A" w:rsidR="00371272" w:rsidRDefault="00371272" w:rsidP="00371272">
      <w:pPr>
        <w:spacing w:after="240"/>
        <w:ind w:left="720" w:hanging="720"/>
        <w:rPr>
          <w:ins w:id="55" w:author="Joint Sponsors" w:date="2026-02-02T19:33:00Z" w16du:dateUtc="2026-02-03T01:33:00Z"/>
        </w:rPr>
      </w:pPr>
      <w:ins w:id="56" w:author="Joint Sponsors" w:date="2026-02-02T19:33:00Z" w16du:dateUtc="2026-02-03T01:33:00Z">
        <w:r>
          <w:t>(5)</w:t>
        </w:r>
        <w:r>
          <w:tab/>
          <w:t xml:space="preserve">ERCOT </w:t>
        </w:r>
      </w:ins>
      <w:ins w:id="57" w:author="Joint Sponsors" w:date="2026-02-02T19:54:00Z" w16du:dateUtc="2026-02-03T01:54:00Z">
        <w:r w:rsidR="00E53FDB">
          <w:t xml:space="preserve">must make all reasonable efforts to bring the proposal to a Technical Advisory Committee </w:t>
        </w:r>
      </w:ins>
      <w:ins w:id="58" w:author="Joint Sponsors" w:date="2026-02-02T19:37:00Z" w16du:dateUtc="2026-02-03T01:37:00Z">
        <w:r w:rsidR="009C4036">
          <w:t>(</w:t>
        </w:r>
      </w:ins>
      <w:ins w:id="59" w:author="Joint Sponsors" w:date="2026-02-02T19:33:00Z" w16du:dateUtc="2026-02-03T01:33:00Z">
        <w:r>
          <w:t>TAC</w:t>
        </w:r>
      </w:ins>
      <w:ins w:id="60" w:author="Joint Sponsors" w:date="2026-02-02T19:37:00Z" w16du:dateUtc="2026-02-03T01:37:00Z">
        <w:r w:rsidR="009C4036">
          <w:t>)</w:t>
        </w:r>
      </w:ins>
      <w:ins w:id="61" w:author="Joint Sponsors" w:date="2026-02-02T19:33:00Z" w16du:dateUtc="2026-02-03T01:33:00Z">
        <w:r>
          <w:t xml:space="preserve"> meeting by May 2026, and for endorsement by the ERCOT Board by its June </w:t>
        </w:r>
      </w:ins>
      <w:ins w:id="62" w:author="Joint Sponsors" w:date="2026-02-02T19:54:00Z" w16du:dateUtc="2026-02-03T01:54:00Z">
        <w:r w:rsidR="00E53FDB">
          <w:t xml:space="preserve">2026 </w:t>
        </w:r>
      </w:ins>
      <w:ins w:id="63" w:author="Joint Sponsors" w:date="2026-02-02T19:33:00Z" w16du:dateUtc="2026-02-03T01:33:00Z">
        <w:r>
          <w:t>meeting.</w:t>
        </w:r>
      </w:ins>
    </w:p>
    <w:p w14:paraId="4DF09D7F" w14:textId="35CC3714" w:rsidR="00B64B79" w:rsidRPr="00371272" w:rsidRDefault="00371272" w:rsidP="00954FC9">
      <w:pPr>
        <w:spacing w:after="240"/>
        <w:ind w:left="720" w:hanging="720"/>
      </w:pPr>
      <w:ins w:id="64" w:author="Joint Sponsors" w:date="2026-02-02T19:33:00Z" w16du:dateUtc="2026-02-03T01:33:00Z">
        <w:r>
          <w:t>(6)</w:t>
        </w:r>
        <w:r>
          <w:tab/>
          <w:t xml:space="preserve">Substantial coordination between TSPs and ERCOT is necessary to meet this timeline. Therefore, ERCOT should share preliminary information and plans with TSPs in a secure manner </w:t>
        </w:r>
        <w:proofErr w:type="gramStart"/>
        <w:r>
          <w:t>in order to</w:t>
        </w:r>
        <w:proofErr w:type="gramEnd"/>
        <w:r>
          <w:t xml:space="preserve"> facilitate collaboration.</w:t>
        </w:r>
      </w:ins>
    </w:p>
    <w:sectPr w:rsidR="00B64B79" w:rsidRPr="00371272">
      <w:headerReference w:type="default" r:id="rId18"/>
      <w:footerReference w:type="even" r:id="rId19"/>
      <w:footerReference w:type="default" r:id="rId20"/>
      <w:footerReference w:type="first" r:id="rId2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BA764F" w14:textId="77777777" w:rsidR="00953DDB" w:rsidRDefault="00953DDB">
      <w:r>
        <w:separator/>
      </w:r>
    </w:p>
  </w:endnote>
  <w:endnote w:type="continuationSeparator" w:id="0">
    <w:p w14:paraId="6D5FBC9A" w14:textId="77777777" w:rsidR="00953DDB" w:rsidRDefault="00953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37455FD" w:rsidR="00D176CF" w:rsidRDefault="00444427">
    <w:pPr>
      <w:pStyle w:val="Footer"/>
      <w:tabs>
        <w:tab w:val="clear" w:pos="4320"/>
        <w:tab w:val="clear" w:pos="8640"/>
        <w:tab w:val="right" w:pos="9360"/>
      </w:tabs>
      <w:rPr>
        <w:rFonts w:ascii="Arial" w:hAnsi="Arial" w:cs="Arial"/>
        <w:sz w:val="18"/>
      </w:rPr>
    </w:pPr>
    <w:r>
      <w:rPr>
        <w:rFonts w:ascii="Arial" w:hAnsi="Arial" w:cs="Arial"/>
        <w:sz w:val="18"/>
      </w:rPr>
      <w:t>1321</w:t>
    </w:r>
    <w:r w:rsidR="009B3B68">
      <w:rPr>
        <w:rFonts w:ascii="Arial" w:hAnsi="Arial" w:cs="Arial"/>
        <w:sz w:val="18"/>
      </w:rPr>
      <w:t xml:space="preserve">NPRR-01 Batch </w:t>
    </w:r>
    <w:r w:rsidR="0035348F">
      <w:rPr>
        <w:rFonts w:ascii="Arial" w:hAnsi="Arial" w:cs="Arial"/>
        <w:sz w:val="18"/>
      </w:rPr>
      <w:t>Alpha</w:t>
    </w:r>
    <w:r w:rsidR="009B3B68">
      <w:rPr>
        <w:rFonts w:ascii="Arial" w:hAnsi="Arial" w:cs="Arial"/>
        <w:sz w:val="18"/>
      </w:rPr>
      <w:t xml:space="preserve"> 0</w:t>
    </w:r>
    <w:r w:rsidR="005301AA">
      <w:rPr>
        <w:rFonts w:ascii="Arial" w:hAnsi="Arial" w:cs="Arial"/>
        <w:sz w:val="18"/>
      </w:rPr>
      <w:t>2</w:t>
    </w:r>
    <w:r>
      <w:rPr>
        <w:rFonts w:ascii="Arial" w:hAnsi="Arial" w:cs="Arial"/>
        <w:sz w:val="18"/>
      </w:rPr>
      <w:t>03</w:t>
    </w:r>
    <w:r w:rsidR="009B3B68">
      <w:rPr>
        <w:rFonts w:ascii="Arial" w:hAnsi="Arial" w:cs="Arial"/>
        <w:sz w:val="18"/>
      </w:rPr>
      <w:t>26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CC24A9" w14:textId="77777777" w:rsidR="00953DDB" w:rsidRDefault="00953DDB">
      <w:r>
        <w:separator/>
      </w:r>
    </w:p>
  </w:footnote>
  <w:footnote w:type="continuationSeparator" w:id="0">
    <w:p w14:paraId="15C0897F" w14:textId="77777777" w:rsidR="00953DDB" w:rsidRDefault="00953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35pt;height:15.8pt;visibility:visible;mso-wrap-style:square" o:bullet="t">
        <v:imagedata r:id="rId1" o:title=""/>
        <o:lock v:ext="edit" aspectratio="f"/>
      </v:shape>
    </w:pict>
  </w:numPicBullet>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20A7390"/>
    <w:multiLevelType w:val="hybridMultilevel"/>
    <w:tmpl w:val="C13E03F0"/>
    <w:lvl w:ilvl="0" w:tplc="BB041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B66294"/>
    <w:multiLevelType w:val="hybridMultilevel"/>
    <w:tmpl w:val="84320328"/>
    <w:lvl w:ilvl="0" w:tplc="C02849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A0756B"/>
    <w:multiLevelType w:val="hybridMultilevel"/>
    <w:tmpl w:val="BF1667F2"/>
    <w:lvl w:ilvl="0" w:tplc="A5CE4B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5"/>
  </w:num>
  <w:num w:numId="15" w16cid:durableId="1265773267">
    <w:abstractNumId w:val="8"/>
  </w:num>
  <w:num w:numId="16" w16cid:durableId="304939696">
    <w:abstractNumId w:val="11"/>
  </w:num>
  <w:num w:numId="17" w16cid:durableId="1837302691">
    <w:abstractNumId w:val="12"/>
  </w:num>
  <w:num w:numId="18" w16cid:durableId="2140175323">
    <w:abstractNumId w:val="6"/>
  </w:num>
  <w:num w:numId="19" w16cid:durableId="731661008">
    <w:abstractNumId w:val="10"/>
  </w:num>
  <w:num w:numId="20" w16cid:durableId="1512917052">
    <w:abstractNumId w:val="4"/>
  </w:num>
  <w:num w:numId="21" w16cid:durableId="233054271">
    <w:abstractNumId w:val="7"/>
  </w:num>
  <w:num w:numId="22" w16cid:durableId="1033924877">
    <w:abstractNumId w:val="2"/>
  </w:num>
  <w:num w:numId="23" w16cid:durableId="15903130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0B5"/>
    <w:rsid w:val="00037CFC"/>
    <w:rsid w:val="00060A5A"/>
    <w:rsid w:val="00064B44"/>
    <w:rsid w:val="00067FE2"/>
    <w:rsid w:val="0007682E"/>
    <w:rsid w:val="00086416"/>
    <w:rsid w:val="000D1AEB"/>
    <w:rsid w:val="000D3E64"/>
    <w:rsid w:val="000F13C5"/>
    <w:rsid w:val="00105A36"/>
    <w:rsid w:val="001313B4"/>
    <w:rsid w:val="00143743"/>
    <w:rsid w:val="0014546D"/>
    <w:rsid w:val="001500D9"/>
    <w:rsid w:val="00156DB7"/>
    <w:rsid w:val="00157228"/>
    <w:rsid w:val="00160C3C"/>
    <w:rsid w:val="00176375"/>
    <w:rsid w:val="0017783C"/>
    <w:rsid w:val="0019314C"/>
    <w:rsid w:val="001F38F0"/>
    <w:rsid w:val="00237430"/>
    <w:rsid w:val="0026307D"/>
    <w:rsid w:val="00276A99"/>
    <w:rsid w:val="00284A0A"/>
    <w:rsid w:val="00286AD9"/>
    <w:rsid w:val="002966F3"/>
    <w:rsid w:val="002A6D6C"/>
    <w:rsid w:val="002B69F3"/>
    <w:rsid w:val="002B763A"/>
    <w:rsid w:val="002D382A"/>
    <w:rsid w:val="002F1EDD"/>
    <w:rsid w:val="003013F2"/>
    <w:rsid w:val="0030232A"/>
    <w:rsid w:val="0030458E"/>
    <w:rsid w:val="0030694A"/>
    <w:rsid w:val="003069F4"/>
    <w:rsid w:val="00321130"/>
    <w:rsid w:val="0035348F"/>
    <w:rsid w:val="00360920"/>
    <w:rsid w:val="00371272"/>
    <w:rsid w:val="00384709"/>
    <w:rsid w:val="00386C35"/>
    <w:rsid w:val="00387B58"/>
    <w:rsid w:val="003A3D77"/>
    <w:rsid w:val="003B5AED"/>
    <w:rsid w:val="003C6B7B"/>
    <w:rsid w:val="004044B1"/>
    <w:rsid w:val="004135BD"/>
    <w:rsid w:val="004302A4"/>
    <w:rsid w:val="00444427"/>
    <w:rsid w:val="004463BA"/>
    <w:rsid w:val="00446670"/>
    <w:rsid w:val="00463A22"/>
    <w:rsid w:val="004822D4"/>
    <w:rsid w:val="00482A6E"/>
    <w:rsid w:val="0049290B"/>
    <w:rsid w:val="004A4451"/>
    <w:rsid w:val="004D3958"/>
    <w:rsid w:val="004E1C9E"/>
    <w:rsid w:val="004E2605"/>
    <w:rsid w:val="005008DF"/>
    <w:rsid w:val="005045D0"/>
    <w:rsid w:val="00515D27"/>
    <w:rsid w:val="005301AA"/>
    <w:rsid w:val="00534C6C"/>
    <w:rsid w:val="00555554"/>
    <w:rsid w:val="005841C0"/>
    <w:rsid w:val="0059260F"/>
    <w:rsid w:val="0059263D"/>
    <w:rsid w:val="005E5074"/>
    <w:rsid w:val="005F7C48"/>
    <w:rsid w:val="00612E4F"/>
    <w:rsid w:val="00613501"/>
    <w:rsid w:val="00615D5E"/>
    <w:rsid w:val="00622E99"/>
    <w:rsid w:val="00625E5D"/>
    <w:rsid w:val="00657C61"/>
    <w:rsid w:val="00660B85"/>
    <w:rsid w:val="0066370F"/>
    <w:rsid w:val="00665F45"/>
    <w:rsid w:val="006A0784"/>
    <w:rsid w:val="006A697B"/>
    <w:rsid w:val="006B4DDE"/>
    <w:rsid w:val="006E4597"/>
    <w:rsid w:val="006F47AA"/>
    <w:rsid w:val="00743968"/>
    <w:rsid w:val="00747369"/>
    <w:rsid w:val="0075591A"/>
    <w:rsid w:val="007608C8"/>
    <w:rsid w:val="007655DC"/>
    <w:rsid w:val="00785415"/>
    <w:rsid w:val="00786294"/>
    <w:rsid w:val="00791CB9"/>
    <w:rsid w:val="00793130"/>
    <w:rsid w:val="00796508"/>
    <w:rsid w:val="00797DEE"/>
    <w:rsid w:val="007A1BE1"/>
    <w:rsid w:val="007B3233"/>
    <w:rsid w:val="007B5A42"/>
    <w:rsid w:val="007C199B"/>
    <w:rsid w:val="007D3073"/>
    <w:rsid w:val="007D64B9"/>
    <w:rsid w:val="007D72D4"/>
    <w:rsid w:val="007E0452"/>
    <w:rsid w:val="007E4366"/>
    <w:rsid w:val="007F00C5"/>
    <w:rsid w:val="008070C0"/>
    <w:rsid w:val="00811C12"/>
    <w:rsid w:val="00845778"/>
    <w:rsid w:val="00887E28"/>
    <w:rsid w:val="008D5C3A"/>
    <w:rsid w:val="008E2870"/>
    <w:rsid w:val="008E6DA2"/>
    <w:rsid w:val="008F5792"/>
    <w:rsid w:val="008F6DD5"/>
    <w:rsid w:val="00907B1E"/>
    <w:rsid w:val="00943AFD"/>
    <w:rsid w:val="00953DDB"/>
    <w:rsid w:val="00954FC9"/>
    <w:rsid w:val="00963A51"/>
    <w:rsid w:val="00983B6E"/>
    <w:rsid w:val="009936F8"/>
    <w:rsid w:val="009A3772"/>
    <w:rsid w:val="009B3B68"/>
    <w:rsid w:val="009C085F"/>
    <w:rsid w:val="009C3872"/>
    <w:rsid w:val="009C4036"/>
    <w:rsid w:val="009D17F0"/>
    <w:rsid w:val="009F7C1F"/>
    <w:rsid w:val="00A02ADD"/>
    <w:rsid w:val="00A42796"/>
    <w:rsid w:val="00A5311D"/>
    <w:rsid w:val="00AD0371"/>
    <w:rsid w:val="00AD3B58"/>
    <w:rsid w:val="00AF56C6"/>
    <w:rsid w:val="00AF7CB2"/>
    <w:rsid w:val="00B032E8"/>
    <w:rsid w:val="00B1531F"/>
    <w:rsid w:val="00B332D0"/>
    <w:rsid w:val="00B403A9"/>
    <w:rsid w:val="00B57F96"/>
    <w:rsid w:val="00B64B79"/>
    <w:rsid w:val="00B67892"/>
    <w:rsid w:val="00B924A9"/>
    <w:rsid w:val="00BA4D33"/>
    <w:rsid w:val="00BC2D06"/>
    <w:rsid w:val="00C25453"/>
    <w:rsid w:val="00C744EB"/>
    <w:rsid w:val="00C90702"/>
    <w:rsid w:val="00C917FF"/>
    <w:rsid w:val="00C9766A"/>
    <w:rsid w:val="00CC4F39"/>
    <w:rsid w:val="00CC7AC3"/>
    <w:rsid w:val="00CD544C"/>
    <w:rsid w:val="00CF4256"/>
    <w:rsid w:val="00D04FE8"/>
    <w:rsid w:val="00D176CF"/>
    <w:rsid w:val="00D17AD5"/>
    <w:rsid w:val="00D271E3"/>
    <w:rsid w:val="00D422B5"/>
    <w:rsid w:val="00D47A80"/>
    <w:rsid w:val="00D85807"/>
    <w:rsid w:val="00D87349"/>
    <w:rsid w:val="00D91EE9"/>
    <w:rsid w:val="00D9627A"/>
    <w:rsid w:val="00D97220"/>
    <w:rsid w:val="00E04D51"/>
    <w:rsid w:val="00E14D47"/>
    <w:rsid w:val="00E1641C"/>
    <w:rsid w:val="00E26708"/>
    <w:rsid w:val="00E34958"/>
    <w:rsid w:val="00E37AB0"/>
    <w:rsid w:val="00E53FDB"/>
    <w:rsid w:val="00E71C39"/>
    <w:rsid w:val="00E72D24"/>
    <w:rsid w:val="00EA56E6"/>
    <w:rsid w:val="00EA694D"/>
    <w:rsid w:val="00EB2075"/>
    <w:rsid w:val="00EC335F"/>
    <w:rsid w:val="00EC48FB"/>
    <w:rsid w:val="00ED3965"/>
    <w:rsid w:val="00EF232A"/>
    <w:rsid w:val="00F05A69"/>
    <w:rsid w:val="00F23A48"/>
    <w:rsid w:val="00F27696"/>
    <w:rsid w:val="00F40802"/>
    <w:rsid w:val="00F43FFD"/>
    <w:rsid w:val="00F44236"/>
    <w:rsid w:val="00F44AEB"/>
    <w:rsid w:val="00F52517"/>
    <w:rsid w:val="00FA57B2"/>
    <w:rsid w:val="00FB509B"/>
    <w:rsid w:val="00FB5AAA"/>
    <w:rsid w:val="00FC3D4B"/>
    <w:rsid w:val="00FC6312"/>
    <w:rsid w:val="00FE36E3"/>
    <w:rsid w:val="00FE6B01"/>
    <w:rsid w:val="00FF1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styleId="ListParagraph">
    <w:name w:val="List Paragraph"/>
    <w:basedOn w:val="Normal"/>
    <w:uiPriority w:val="34"/>
    <w:qFormat/>
    <w:rsid w:val="009B3B68"/>
    <w:pPr>
      <w:ind w:left="720"/>
      <w:contextualSpacing/>
    </w:pPr>
  </w:style>
  <w:style w:type="character" w:customStyle="1" w:styleId="InstructionsChar">
    <w:name w:val="Instructions Char"/>
    <w:link w:val="Instructions"/>
    <w:rsid w:val="00B64B79"/>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2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hyperlink" Target="mailto:cory.phillips@ercot.com" TargetMode="External"/><Relationship Id="rId2" Type="http://schemas.openxmlformats.org/officeDocument/2006/relationships/numbering" Target="numbering.xml"/><Relationship Id="rId16" Type="http://schemas.openxmlformats.org/officeDocument/2006/relationships/hyperlink" Target="mailto:Haynes@skyboxdatacenter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Ned.bonskowski@vistracorp.com" TargetMode="External"/><Relationship Id="rId23" Type="http://schemas.microsoft.com/office/2011/relationships/people" Target="people.xml"/><Relationship Id="rId10" Type="http://schemas.openxmlformats.org/officeDocument/2006/relationships/hyperlink" Target="https://www.ercot.com/files/docs/2023/08/25/ERCOT-Strategic-Plan-2024-2028.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mailto:Evan.neel@lancium.com"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1089</Words>
  <Characters>6866</Characters>
  <Application>Microsoft Office Word</Application>
  <DocSecurity>0</DocSecurity>
  <Lines>176</Lines>
  <Paragraphs>72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7883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Sponsors</cp:lastModifiedBy>
  <cp:revision>4</cp:revision>
  <cp:lastPrinted>2013-11-15T22:11:00Z</cp:lastPrinted>
  <dcterms:created xsi:type="dcterms:W3CDTF">2026-02-03T22:34:00Z</dcterms:created>
  <dcterms:modified xsi:type="dcterms:W3CDTF">2026-02-03T22:47:00Z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